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Del="004E0628" w:rsidTr="000B526E">
        <w:trPr>
          <w:trHeight w:val="699"/>
          <w:del w:id="0" w:author="GIRAUDET Sebastien" w:date="2025-10-22T11:18:00Z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Del="004E0628" w:rsidRDefault="000B526E" w:rsidP="000B526E">
            <w:pPr>
              <w:rPr>
                <w:del w:id="1" w:author="GIRAUDET Sebastien" w:date="2025-10-22T11:18:00Z"/>
                <w:rFonts w:cstheme="minorHAnsi"/>
                <w:b/>
              </w:rPr>
            </w:pPr>
            <w:bookmarkStart w:id="2" w:name="_GoBack"/>
            <w:bookmarkEnd w:id="2"/>
            <w:del w:id="3" w:author="GIRAUDET Sebastien" w:date="2025-10-22T11:18:00Z">
              <w:r w:rsidRPr="00F958F1" w:rsidDel="004E0628">
                <w:rPr>
                  <w:rFonts w:cstheme="minorHAnsi"/>
                  <w:b/>
                </w:rPr>
                <w:delText>Kbis</w:delText>
              </w:r>
              <w:r w:rsidDel="004E0628">
                <w:rPr>
                  <w:rFonts w:cstheme="minorHAnsi"/>
                  <w:b/>
                </w:rPr>
                <w:delText xml:space="preserve"> </w:delText>
              </w:r>
              <w:r w:rsidRPr="00AF2477" w:rsidDel="004E0628">
                <w:rPr>
                  <w:rFonts w:cstheme="minorHAnsi"/>
                  <w:i/>
                  <w:sz w:val="20"/>
                </w:rPr>
                <w:delText xml:space="preserve">(de moins de </w:delText>
              </w:r>
              <w:r w:rsidDel="004E0628">
                <w:rPr>
                  <w:rFonts w:cstheme="minorHAnsi"/>
                  <w:i/>
                  <w:sz w:val="20"/>
                </w:rPr>
                <w:delText>2</w:delText>
              </w:r>
              <w:r w:rsidRPr="00AF2477" w:rsidDel="004E0628">
                <w:rPr>
                  <w:rFonts w:cstheme="minorHAnsi"/>
                  <w:i/>
                  <w:sz w:val="20"/>
                </w:rPr>
                <w:delText xml:space="preserve"> mois)</w:delText>
              </w:r>
              <w:r w:rsidDel="004E0628">
                <w:rPr>
                  <w:rFonts w:cstheme="minorHAnsi"/>
                  <w:b/>
                </w:rPr>
                <w:delText xml:space="preserve"> </w:delText>
              </w:r>
            </w:del>
          </w:p>
          <w:p w:rsidR="000B526E" w:rsidRPr="000B526E" w:rsidDel="004E0628" w:rsidRDefault="000B526E" w:rsidP="000B526E">
            <w:pPr>
              <w:rPr>
                <w:del w:id="4" w:author="GIRAUDET Sebastien" w:date="2025-10-22T11:18:00Z"/>
                <w:rFonts w:cstheme="minorHAnsi"/>
                <w:i/>
              </w:rPr>
            </w:pPr>
            <w:del w:id="5" w:author="GIRAUDET Sebastien" w:date="2025-10-22T11:18:00Z">
              <w:r w:rsidRPr="000B526E" w:rsidDel="004E0628">
                <w:rPr>
                  <w:rFonts w:cstheme="minorHAnsi"/>
                  <w:i/>
                </w:rPr>
                <w:delText>(facultatif, document à titre d’information)</w:delText>
              </w:r>
            </w:del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Del="004E0628" w:rsidRDefault="000B526E" w:rsidP="006337E5">
            <w:pPr>
              <w:jc w:val="center"/>
              <w:rPr>
                <w:del w:id="6" w:author="GIRAUDET Sebastien" w:date="2025-10-22T11:18:00Z"/>
                <w:rFonts w:cstheme="minorHAnsi"/>
                <w:sz w:val="24"/>
                <w:szCs w:val="24"/>
              </w:rPr>
            </w:pPr>
            <w:del w:id="7" w:author="GIRAUDET Sebastien" w:date="2025-10-22T11:18:00Z">
              <w:r w:rsidRPr="00AF2477" w:rsidDel="004E0628">
                <w:rPr>
                  <w:rFonts w:cstheme="minorHAnsi"/>
                  <w:sz w:val="24"/>
                  <w:szCs w:val="24"/>
                </w:rPr>
                <w:sym w:font="Wingdings" w:char="F06F"/>
              </w:r>
            </w:del>
          </w:p>
        </w:tc>
      </w:tr>
      <w:tr w:rsidR="007B1294" w:rsidRPr="00F958F1" w:rsidTr="00EE238C">
        <w:trPr>
          <w:trHeight w:val="845"/>
        </w:trPr>
        <w:tc>
          <w:tcPr>
            <w:tcW w:w="9215" w:type="dxa"/>
            <w:vAlign w:val="center"/>
          </w:tcPr>
          <w:p w:rsidR="007B1294" w:rsidRPr="00F958F1" w:rsidRDefault="00C43F6E" w:rsidP="00EE238C">
            <w:pPr>
              <w:spacing w:before="120"/>
              <w:rPr>
                <w:rFonts w:cstheme="minorHAnsi"/>
                <w:i/>
                <w:color w:val="FF0000"/>
                <w:sz w:val="16"/>
              </w:rPr>
            </w:pPr>
            <w:r w:rsidRPr="00C43F6E">
              <w:rPr>
                <w:rFonts w:cstheme="minorHAnsi"/>
              </w:rPr>
              <w:t>Preuve de la détention d'une licence de transport en cours de validité (minimum 26 T super lourd)</w:t>
            </w:r>
            <w:r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>(cf. AAPC</w:t>
            </w:r>
            <w:r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vAlign w:val="center"/>
          </w:tcPr>
          <w:p w:rsidR="007B1294" w:rsidRPr="00AF2477" w:rsidRDefault="007B1294" w:rsidP="00EE238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C43F6E" w:rsidRPr="00F958F1" w:rsidTr="00EE238C">
        <w:trPr>
          <w:trHeight w:val="845"/>
        </w:trPr>
        <w:tc>
          <w:tcPr>
            <w:tcW w:w="9215" w:type="dxa"/>
            <w:vAlign w:val="center"/>
          </w:tcPr>
          <w:p w:rsidR="00C43F6E" w:rsidRPr="00C43F6E" w:rsidRDefault="00C43F6E" w:rsidP="00EE238C">
            <w:pPr>
              <w:spacing w:before="120"/>
              <w:rPr>
                <w:rFonts w:cstheme="minorHAnsi"/>
              </w:rPr>
            </w:pPr>
            <w:r w:rsidRPr="00C43F6E">
              <w:rPr>
                <w:rFonts w:cstheme="minorHAnsi"/>
              </w:rPr>
              <w:t>Preuve de sa capacité pour assurer le transfert de 3 remorques simultanément dans trois lieux différents aussi bien en Métropole qu'en Corse</w:t>
            </w:r>
            <w:r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>(cf. AAPC</w:t>
            </w:r>
            <w:r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vAlign w:val="center"/>
          </w:tcPr>
          <w:p w:rsidR="00C43F6E" w:rsidRPr="00AF2477" w:rsidRDefault="00C43F6E" w:rsidP="00EE238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37" w:rsidRDefault="00AE3B37" w:rsidP="000D1039">
      <w:pPr>
        <w:spacing w:after="0" w:line="240" w:lineRule="auto"/>
      </w:pPr>
      <w:r>
        <w:separator/>
      </w:r>
    </w:p>
  </w:endnote>
  <w:end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37" w:rsidRDefault="00AE3B37" w:rsidP="000D1039">
      <w:pPr>
        <w:spacing w:after="0" w:line="240" w:lineRule="auto"/>
      </w:pPr>
      <w:r>
        <w:separator/>
      </w:r>
    </w:p>
  </w:footnote>
  <w:foot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676232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25 217 – Location de tracteur pour le transport des remorques de métrologie pour l’AIA AB.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RAUDET Sebastien">
    <w15:presenceInfo w15:providerId="AD" w15:userId="S-1-5-21-2837448706-3399455365-721218136-44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11A6A"/>
    <w:rsid w:val="00135046"/>
    <w:rsid w:val="001457A0"/>
    <w:rsid w:val="00172DD9"/>
    <w:rsid w:val="001D2113"/>
    <w:rsid w:val="00213DCB"/>
    <w:rsid w:val="002A3523"/>
    <w:rsid w:val="002E1D32"/>
    <w:rsid w:val="002E2785"/>
    <w:rsid w:val="00403E62"/>
    <w:rsid w:val="00447333"/>
    <w:rsid w:val="00496587"/>
    <w:rsid w:val="004B5852"/>
    <w:rsid w:val="004E0628"/>
    <w:rsid w:val="00547814"/>
    <w:rsid w:val="006337E5"/>
    <w:rsid w:val="006600DB"/>
    <w:rsid w:val="00676232"/>
    <w:rsid w:val="006C5089"/>
    <w:rsid w:val="007060AD"/>
    <w:rsid w:val="00725693"/>
    <w:rsid w:val="00784FD9"/>
    <w:rsid w:val="007A5DB1"/>
    <w:rsid w:val="007B1294"/>
    <w:rsid w:val="00813AF1"/>
    <w:rsid w:val="008449A0"/>
    <w:rsid w:val="00910210"/>
    <w:rsid w:val="00AE3B37"/>
    <w:rsid w:val="00AF2477"/>
    <w:rsid w:val="00C32233"/>
    <w:rsid w:val="00C43F6E"/>
    <w:rsid w:val="00CE38DF"/>
    <w:rsid w:val="00D46DC4"/>
    <w:rsid w:val="00D7313E"/>
    <w:rsid w:val="00E01DDB"/>
    <w:rsid w:val="00E32179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8fb32b6-fbae-48ba-a9a2-b443c8bd30b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2</cp:revision>
  <dcterms:created xsi:type="dcterms:W3CDTF">2025-10-22T09:18:00Z</dcterms:created>
  <dcterms:modified xsi:type="dcterms:W3CDTF">2025-10-22T09:18:00Z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